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576" w:lineRule="exact"/>
        <w:jc w:val="center"/>
        <w:rPr>
          <w:rFonts w:hint="eastAsia" w:ascii="方正小标宋简体" w:eastAsia="方正小标宋简体"/>
          <w:b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b/>
          <w:sz w:val="44"/>
          <w:szCs w:val="44"/>
          <w:highlight w:val="none"/>
        </w:rPr>
        <w:t>其他实物资产租赁-</w:t>
      </w:r>
      <w:r>
        <w:rPr>
          <w:rFonts w:ascii="方正小标宋简体" w:eastAsia="方正小标宋简体"/>
          <w:b/>
          <w:sz w:val="44"/>
          <w:szCs w:val="44"/>
          <w:highlight w:val="none"/>
        </w:rPr>
        <w:t>-</w:t>
      </w:r>
      <w:r>
        <w:rPr>
          <w:rFonts w:hint="eastAsia" w:ascii="方正小标宋简体" w:eastAsia="方正小标宋简体"/>
          <w:b/>
          <w:sz w:val="44"/>
          <w:szCs w:val="44"/>
          <w:highlight w:val="none"/>
        </w:rPr>
        <w:t>委托资料</w:t>
      </w:r>
    </w:p>
    <w:p>
      <w:pPr>
        <w:pStyle w:val="16"/>
        <w:spacing w:line="576" w:lineRule="exact"/>
        <w:ind w:firstLine="482" w:firstLineChars="200"/>
        <w:rPr>
          <w:rFonts w:ascii="黑体" w:hAnsi="黑体" w:eastAsia="黑体"/>
          <w:b/>
          <w:sz w:val="44"/>
          <w:szCs w:val="44"/>
          <w:highlight w:val="none"/>
        </w:rPr>
      </w:pPr>
      <w:r>
        <w:rPr>
          <w:rFonts w:hint="eastAsia" w:ascii="黑体" w:hAnsi="黑体" w:eastAsia="黑体"/>
          <w:b/>
          <w:color w:val="FF0000"/>
          <w:sz w:val="24"/>
          <w:szCs w:val="32"/>
          <w:highlight w:val="none"/>
        </w:rPr>
        <w:t>（适用于全市各级行政事业单位、国有及国有控股企业、国有实际控制企业所有的除房屋及构筑物以外的设备、设施、车辆等实物资产租赁）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b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1.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"http://www.ahggzyjt.com/hfjt/ReadAttachFile.aspx?AttachID=7a375284-def8-1f67-eb03-fd7e2e913b2c" \t "_blank" </w:instrText>
      </w:r>
      <w:r>
        <w:rPr>
          <w:highlight w:val="none"/>
        </w:rPr>
        <w:fldChar w:fldCharType="separate"/>
      </w:r>
      <w:r>
        <w:rPr>
          <w:rFonts w:hint="eastAsia" w:ascii="仿宋_GB2312" w:eastAsia="仿宋_GB2312"/>
          <w:b/>
          <w:sz w:val="28"/>
          <w:szCs w:val="32"/>
          <w:highlight w:val="none"/>
        </w:rPr>
        <w:t>项目委托（受理）登记表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fldChar w:fldCharType="end"/>
      </w:r>
      <w:r>
        <w:rPr>
          <w:rFonts w:hint="eastAsia" w:ascii="仿宋_GB2312" w:eastAsia="仿宋_GB2312"/>
          <w:sz w:val="28"/>
          <w:szCs w:val="32"/>
          <w:highlight w:val="none"/>
        </w:rPr>
        <w:t>（附件1</w:t>
      </w:r>
      <w:r>
        <w:rPr>
          <w:rFonts w:hint="eastAsia" w:ascii="仿宋_GB2312" w:eastAsia="仿宋_GB2312"/>
          <w:sz w:val="28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28"/>
          <w:szCs w:val="32"/>
          <w:highlight w:val="none"/>
          <w:lang w:val="en-US" w:eastAsia="zh-CN"/>
        </w:rPr>
        <w:t>CA委托无需提供此件</w:t>
      </w:r>
      <w:r>
        <w:rPr>
          <w:rFonts w:hint="eastAsia" w:ascii="仿宋_GB2312" w:eastAsia="仿宋_GB2312"/>
          <w:sz w:val="28"/>
          <w:szCs w:val="32"/>
          <w:highlight w:val="none"/>
        </w:rPr>
        <w:t>）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2.出租人主体资格证明</w:t>
      </w:r>
    </w:p>
    <w:p>
      <w:pPr>
        <w:pStyle w:val="16"/>
        <w:spacing w:line="576" w:lineRule="exact"/>
        <w:ind w:firstLine="560" w:firstLineChars="200"/>
        <w:rPr>
          <w:rFonts w:hint="eastAsia" w:ascii="仿宋_GB2312" w:eastAsia="仿宋_GB2312"/>
          <w:sz w:val="24"/>
          <w:szCs w:val="32"/>
          <w:highlight w:val="none"/>
        </w:rPr>
      </w:pPr>
      <w:r>
        <w:rPr>
          <w:rFonts w:hint="eastAsia" w:ascii="仿宋_GB2312" w:eastAsia="仿宋_GB2312"/>
          <w:sz w:val="28"/>
          <w:szCs w:val="32"/>
          <w:highlight w:val="none"/>
        </w:rPr>
        <w:t>原则上提供事业单位法人证书、企业法人营业执照</w:t>
      </w:r>
      <w:r>
        <w:rPr>
          <w:rFonts w:hint="eastAsia" w:ascii="仿宋_GB2312" w:eastAsia="仿宋_GB2312"/>
          <w:sz w:val="28"/>
          <w:szCs w:val="32"/>
          <w:highlight w:val="none"/>
          <w:lang w:val="en-US" w:eastAsia="zh-CN"/>
        </w:rPr>
        <w:t>等</w:t>
      </w:r>
      <w:r>
        <w:rPr>
          <w:rFonts w:hint="eastAsia" w:ascii="仿宋_GB2312" w:eastAsia="仿宋_GB2312"/>
          <w:sz w:val="28"/>
          <w:szCs w:val="32"/>
          <w:highlight w:val="none"/>
        </w:rPr>
        <w:t>。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3.法人授权委托书、法定代表人身份信息、委托代理人身份信息</w:t>
      </w:r>
    </w:p>
    <w:p>
      <w:pPr>
        <w:spacing w:line="576" w:lineRule="exact"/>
        <w:ind w:firstLine="560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sz w:val="28"/>
          <w:szCs w:val="32"/>
          <w:highlight w:val="none"/>
        </w:rPr>
        <w:t>委托方须提供法人授权委托书（附件2）、法定代表人及委托代理人身份证复印件；如法定代表人亲自经办的，仅提供法定代表人身份证复印件即可。</w:t>
      </w:r>
    </w:p>
    <w:p>
      <w:pPr>
        <w:widowControl/>
        <w:spacing w:line="576" w:lineRule="exact"/>
        <w:ind w:firstLine="562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ascii="仿宋_GB2312" w:eastAsia="仿宋_GB2312"/>
          <w:b/>
          <w:sz w:val="28"/>
          <w:szCs w:val="32"/>
          <w:highlight w:val="none"/>
        </w:rPr>
        <w:t>4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</w:t>
      </w:r>
      <w:r>
        <w:rPr>
          <w:rFonts w:hint="eastAsia" w:ascii="仿宋_GB2312" w:eastAsia="仿宋_GB2312"/>
          <w:b/>
          <w:sz w:val="28"/>
          <w:szCs w:val="32"/>
          <w:highlight w:val="none"/>
          <w:lang w:val="en-US" w:eastAsia="zh-CN"/>
        </w:rPr>
        <w:t>出租人内部决策</w:t>
      </w:r>
    </w:p>
    <w:p>
      <w:pPr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行政事业单位、国有及国有控股企业提供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28"/>
          <w:highlight w:val="none"/>
        </w:rPr>
        <w:t>领导班子会议集体研究决定的</w:t>
      </w:r>
      <w:r>
        <w:rPr>
          <w:rFonts w:hint="eastAsia" w:ascii="仿宋_GB2312" w:eastAsia="仿宋_GB2312"/>
          <w:sz w:val="28"/>
          <w:szCs w:val="28"/>
          <w:highlight w:val="none"/>
        </w:rPr>
        <w:t>内部决策文件。</w:t>
      </w:r>
    </w:p>
    <w:p>
      <w:pPr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（注意：决策内容包括拟租赁资产状况、用途、租金底价及确定依据、租期、出租方式、承租条件、租金支付方式等。资产价值大的，应依法履行评估手续和编制可行性论证方案。</w:t>
      </w:r>
      <w:r>
        <w:rPr>
          <w:rFonts w:hint="eastAsia" w:ascii="仿宋_GB2312" w:hAnsi="Calibri" w:eastAsia="仿宋_GB2312" w:cs="Times New Roman"/>
          <w:color w:val="FF0000"/>
          <w:sz w:val="28"/>
          <w:szCs w:val="32"/>
          <w:highlight w:val="none"/>
          <w:lang w:val="en-US" w:eastAsia="zh-CN"/>
        </w:rPr>
        <w:t>合肥市</w:t>
      </w:r>
      <w:r>
        <w:rPr>
          <w:rFonts w:hint="eastAsia" w:ascii="仿宋_GB2312" w:hAnsi="Arial" w:eastAsia="仿宋_GB2312" w:cs="Arial"/>
          <w:color w:val="FF0000"/>
          <w:kern w:val="0"/>
          <w:sz w:val="28"/>
          <w:szCs w:val="32"/>
          <w:highlight w:val="none"/>
        </w:rPr>
        <w:t>市本级</w:t>
      </w:r>
      <w:r>
        <w:rPr>
          <w:rFonts w:hint="eastAsia" w:ascii="仿宋_GB2312" w:hAnsi="Calibri" w:eastAsia="仿宋_GB2312" w:cs="Times New Roman"/>
          <w:color w:val="FF0000"/>
          <w:sz w:val="28"/>
          <w:szCs w:val="32"/>
          <w:highlight w:val="none"/>
          <w:lang w:val="en-US" w:eastAsia="zh-CN"/>
        </w:rPr>
        <w:t>国企单位应根据《</w:t>
      </w:r>
      <w:r>
        <w:rPr>
          <w:rFonts w:hint="eastAsia" w:ascii="仿宋_GB2312" w:hAnsi="Calibri" w:eastAsia="仿宋_GB2312" w:cs="Times New Roman"/>
          <w:color w:val="FF0000"/>
          <w:sz w:val="28"/>
          <w:szCs w:val="32"/>
          <w:highlight w:val="none"/>
        </w:rPr>
        <w:t>合肥市属企业国有资产评估管理办法</w:t>
      </w:r>
      <w:r>
        <w:rPr>
          <w:rFonts w:hint="eastAsia" w:ascii="仿宋_GB2312" w:hAnsi="Calibri" w:eastAsia="仿宋_GB2312" w:cs="Times New Roman"/>
          <w:color w:val="FF0000"/>
          <w:sz w:val="28"/>
          <w:szCs w:val="32"/>
          <w:highlight w:val="none"/>
          <w:lang w:eastAsia="zh-CN"/>
        </w:rPr>
        <w:t>》</w:t>
      </w:r>
      <w:r>
        <w:rPr>
          <w:rFonts w:hint="eastAsia" w:ascii="仿宋_GB2312" w:hAnsi="Calibri" w:eastAsia="仿宋_GB2312" w:cs="Times New Roman"/>
          <w:color w:val="FF0000"/>
          <w:sz w:val="28"/>
          <w:szCs w:val="32"/>
          <w:highlight w:val="none"/>
          <w:lang w:val="en-US" w:eastAsia="zh-CN"/>
        </w:rPr>
        <w:t>要求进行资产评估。</w:t>
      </w: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）</w:t>
      </w:r>
    </w:p>
    <w:p>
      <w:pPr>
        <w:widowControl/>
        <w:spacing w:line="576" w:lineRule="exact"/>
        <w:ind w:firstLine="562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ascii="仿宋_GB2312" w:eastAsia="仿宋_GB2312"/>
          <w:b/>
          <w:sz w:val="28"/>
          <w:szCs w:val="32"/>
          <w:highlight w:val="none"/>
        </w:rPr>
        <w:t>5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.主管部门批复及备案文件</w:t>
      </w:r>
    </w:p>
    <w:p>
      <w:pPr>
        <w:widowControl/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（1）行政事业单位资产租赁的，应由领导班子会议集体研究决定，经主管部门审核后报同级财政管理部门审批；</w:t>
      </w:r>
    </w:p>
    <w:p>
      <w:pPr>
        <w:spacing w:line="576" w:lineRule="exact"/>
        <w:ind w:firstLine="560" w:firstLineChars="200"/>
        <w:rPr>
          <w:rFonts w:hint="eastAsia" w:ascii="仿宋_GB2312" w:hAnsi="Calibri" w:eastAsia="仿宋_GB2312" w:cs="Times New Roman"/>
          <w:sz w:val="28"/>
          <w:szCs w:val="32"/>
          <w:highlight w:val="none"/>
        </w:rPr>
      </w:pPr>
      <w:r>
        <w:rPr>
          <w:rFonts w:hint="eastAsia" w:ascii="仿宋_GB2312" w:hAnsi="Calibri" w:eastAsia="仿宋_GB2312" w:cs="Times New Roman"/>
          <w:sz w:val="28"/>
          <w:szCs w:val="32"/>
          <w:highlight w:val="none"/>
        </w:rPr>
        <w:t>（2）国有及国有控股企业、国有实际控制企业资产租赁的，应由领导班子会议集体研究决定，按国资监管部门规定报备。</w:t>
      </w:r>
    </w:p>
    <w:p>
      <w:pPr>
        <w:widowControl/>
        <w:spacing w:line="576" w:lineRule="exact"/>
        <w:ind w:firstLine="562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ascii="仿宋_GB2312" w:eastAsia="仿宋_GB2312"/>
          <w:b/>
          <w:sz w:val="28"/>
          <w:szCs w:val="32"/>
          <w:highlight w:val="none"/>
        </w:rPr>
        <w:t>6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.权属证明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FF0000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kern w:val="0"/>
          <w:sz w:val="28"/>
          <w:szCs w:val="32"/>
          <w:highlight w:val="none"/>
        </w:rPr>
        <w:t>出租人须提供拟出租资产的权属证明，例如购买凭证、赠与合同等；若</w:t>
      </w:r>
      <w:r>
        <w:rPr>
          <w:rFonts w:hint="eastAsia" w:ascii="仿宋_GB2312" w:hAnsi="Arial" w:eastAsia="仿宋_GB2312" w:cs="Arial"/>
          <w:color w:val="auto"/>
          <w:kern w:val="0"/>
          <w:sz w:val="28"/>
          <w:szCs w:val="32"/>
          <w:highlight w:val="none"/>
        </w:rPr>
        <w:t>无法提供的，须到财政部门或国资监管部门报备。合肥市市本级国企单位须</w:t>
      </w:r>
      <w:r>
        <w:rPr>
          <w:rFonts w:hint="eastAsia" w:ascii="仿宋_GB2312" w:hAnsi="Arial" w:eastAsia="仿宋_GB2312" w:cs="Arial"/>
          <w:color w:val="auto"/>
          <w:kern w:val="0"/>
          <w:sz w:val="28"/>
          <w:szCs w:val="32"/>
          <w:highlight w:val="none"/>
          <w:lang w:val="en-US" w:eastAsia="zh-CN"/>
        </w:rPr>
        <w:t>按照</w:t>
      </w:r>
      <w:r>
        <w:rPr>
          <w:rFonts w:hint="eastAsia" w:ascii="仿宋_GB2312" w:hAnsi="Arial" w:eastAsia="仿宋_GB2312" w:cs="Arial"/>
          <w:color w:val="auto"/>
          <w:kern w:val="0"/>
          <w:sz w:val="28"/>
          <w:szCs w:val="32"/>
          <w:highlight w:val="none"/>
        </w:rPr>
        <w:t>合肥市国资委《关于优化企业资产出租项目备案流程的通知》</w:t>
      </w:r>
      <w:r>
        <w:rPr>
          <w:rFonts w:hint="eastAsia" w:ascii="仿宋_GB2312" w:hAnsi="Arial" w:eastAsia="仿宋_GB2312" w:cs="Arial"/>
          <w:color w:val="auto"/>
          <w:kern w:val="0"/>
          <w:sz w:val="28"/>
          <w:szCs w:val="32"/>
          <w:highlight w:val="none"/>
          <w:lang w:val="en-US" w:eastAsia="zh-CN"/>
        </w:rPr>
        <w:t>要求办理。</w:t>
      </w:r>
    </w:p>
    <w:p>
      <w:pPr>
        <w:widowControl/>
        <w:spacing w:line="576" w:lineRule="exact"/>
        <w:ind w:firstLine="562" w:firstLineChars="200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</w:rPr>
        <w:t>7.出租人承诺函</w:t>
      </w:r>
      <w:r>
        <w:rPr>
          <w:rFonts w:hint="eastAsia" w:ascii="仿宋_GB2312" w:eastAsia="仿宋_GB2312"/>
          <w:sz w:val="28"/>
          <w:szCs w:val="32"/>
          <w:highlight w:val="none"/>
        </w:rPr>
        <w:t>（附件</w:t>
      </w:r>
      <w:r>
        <w:rPr>
          <w:rFonts w:ascii="仿宋_GB2312" w:eastAsia="仿宋_GB2312"/>
          <w:sz w:val="28"/>
          <w:szCs w:val="32"/>
          <w:highlight w:val="none"/>
        </w:rPr>
        <w:t>3</w:t>
      </w:r>
      <w:r>
        <w:rPr>
          <w:rFonts w:hint="eastAsia" w:ascii="仿宋_GB2312" w:eastAsia="仿宋_GB2312"/>
          <w:sz w:val="28"/>
          <w:szCs w:val="32"/>
          <w:highlight w:val="none"/>
        </w:rPr>
        <w:t>）</w:t>
      </w:r>
    </w:p>
    <w:p>
      <w:pPr>
        <w:spacing w:line="576" w:lineRule="exact"/>
        <w:ind w:firstLine="562" w:firstLineChars="200"/>
        <w:rPr>
          <w:rFonts w:ascii="仿宋_GB2312" w:hAnsi="Arial" w:eastAsia="仿宋_GB2312" w:cs="Arial"/>
          <w:b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32"/>
          <w:highlight w:val="none"/>
          <w:lang w:val="en-US" w:eastAsia="zh-CN"/>
        </w:rPr>
        <w:t>8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32"/>
          <w:highlight w:val="none"/>
        </w:rPr>
        <w:t>.出租要求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（1）出租要求：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①出租资产的基本情况（现状、范围、数量、规格、型号等）；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 xml:space="preserve">②租金底价（万元/年）、租期； 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③履约保证金，租金及履约保证金支付要求；</w:t>
      </w:r>
    </w:p>
    <w:p>
      <w:pPr>
        <w:spacing w:line="576" w:lineRule="exact"/>
        <w:ind w:firstLine="560" w:firstLineChars="200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④承租条件。</w:t>
      </w:r>
    </w:p>
    <w:p>
      <w:pPr>
        <w:widowControl/>
        <w:adjustRightInd w:val="0"/>
        <w:snapToGrid w:val="0"/>
        <w:spacing w:line="576" w:lineRule="exact"/>
        <w:ind w:firstLine="560" w:firstLineChars="200"/>
        <w:jc w:val="left"/>
        <w:rPr>
          <w:rFonts w:ascii="仿宋_GB2312" w:hAnsi="Arial" w:eastAsia="仿宋_GB2312" w:cs="Arial"/>
          <w:color w:val="333333"/>
          <w:kern w:val="0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  <w:lang w:val="en-US" w:eastAsia="zh-CN"/>
        </w:rPr>
        <w:t>⑤</w:t>
      </w:r>
      <w:r>
        <w:rPr>
          <w:rFonts w:hint="eastAsia" w:ascii="仿宋_GB2312" w:hAnsi="Arial" w:eastAsia="仿宋_GB2312" w:cs="Arial"/>
          <w:color w:val="333333"/>
          <w:kern w:val="0"/>
          <w:sz w:val="28"/>
          <w:szCs w:val="32"/>
          <w:highlight w:val="none"/>
        </w:rPr>
        <w:t>委托方不得提出具有明确指向性或者违反公平竞争的内容，不得以不合理条件限制或者排斥潜在的法人、自然人或者其他组织参加竞租。</w:t>
      </w:r>
    </w:p>
    <w:p>
      <w:pPr>
        <w:widowControl/>
        <w:adjustRightInd w:val="0"/>
        <w:snapToGrid w:val="0"/>
        <w:spacing w:line="576" w:lineRule="exact"/>
        <w:ind w:firstLine="562" w:firstLineChars="200"/>
        <w:jc w:val="left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eastAsia="仿宋_GB2312"/>
          <w:b/>
          <w:sz w:val="28"/>
          <w:szCs w:val="32"/>
          <w:highlight w:val="none"/>
          <w:lang w:val="en-US" w:eastAsia="zh-CN"/>
        </w:rPr>
        <w:t>9</w:t>
      </w:r>
      <w:r>
        <w:rPr>
          <w:rFonts w:hint="eastAsia" w:ascii="仿宋_GB2312" w:eastAsia="仿宋_GB2312"/>
          <w:b/>
          <w:sz w:val="28"/>
          <w:szCs w:val="32"/>
          <w:highlight w:val="none"/>
        </w:rPr>
        <w:t>.委托协议-合肥市产权交易中心</w:t>
      </w:r>
    </w:p>
    <w:p>
      <w:pPr>
        <w:widowControl/>
        <w:adjustRightInd w:val="0"/>
        <w:snapToGrid w:val="0"/>
        <w:spacing w:line="576" w:lineRule="exact"/>
        <w:ind w:firstLine="562" w:firstLineChars="200"/>
        <w:jc w:val="left"/>
        <w:rPr>
          <w:rFonts w:hint="eastAsia" w:ascii="仿宋_GB2312" w:eastAsia="仿宋_GB2312"/>
          <w:sz w:val="28"/>
          <w:szCs w:val="32"/>
          <w:highlight w:val="none"/>
        </w:rPr>
      </w:pPr>
      <w:r>
        <w:rPr>
          <w:rFonts w:hint="eastAsia" w:ascii="仿宋_GB2312" w:hAnsi="Arial" w:eastAsia="仿宋_GB2312" w:cs="Arial"/>
          <w:b/>
          <w:kern w:val="0"/>
          <w:sz w:val="28"/>
          <w:szCs w:val="32"/>
          <w:highlight w:val="none"/>
          <w:lang w:val="en-US" w:eastAsia="zh-CN"/>
        </w:rPr>
        <w:t>10</w:t>
      </w:r>
      <w:r>
        <w:rPr>
          <w:rFonts w:hint="eastAsia" w:ascii="仿宋_GB2312" w:hAnsi="Arial" w:eastAsia="仿宋_GB2312" w:cs="Arial"/>
          <w:b/>
          <w:kern w:val="0"/>
          <w:sz w:val="28"/>
          <w:szCs w:val="32"/>
          <w:highlight w:val="none"/>
        </w:rPr>
        <w:t>.</w:t>
      </w:r>
      <w:r>
        <w:rPr>
          <w:rFonts w:ascii="仿宋_GB2312" w:hAnsi="Arial" w:eastAsia="仿宋_GB2312" w:cs="Arial"/>
          <w:b/>
          <w:kern w:val="0"/>
          <w:sz w:val="28"/>
          <w:szCs w:val="32"/>
          <w:highlight w:val="none"/>
        </w:rPr>
        <w:t>其他需要提供的材料</w:t>
      </w:r>
    </w:p>
    <w:p>
      <w:pPr>
        <w:widowControl/>
        <w:adjustRightInd w:val="0"/>
        <w:snapToGrid w:val="0"/>
        <w:spacing w:line="576" w:lineRule="exact"/>
        <w:ind w:firstLine="482" w:firstLineChars="200"/>
        <w:jc w:val="left"/>
        <w:rPr>
          <w:rFonts w:hint="eastAsia" w:ascii="仿宋_GB2312" w:hAnsi="Arial" w:eastAsia="仿宋_GB2312" w:cs="Arial"/>
          <w:b/>
          <w:color w:val="333333"/>
          <w:kern w:val="0"/>
          <w:sz w:val="24"/>
          <w:szCs w:val="32"/>
          <w:highlight w:val="none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4"/>
          <w:szCs w:val="32"/>
          <w:highlight w:val="none"/>
        </w:rPr>
        <w:t>（备注：上述所有资料均须加盖委托单位公章，涉及相关企业的文件盖相关企业公章。）</w:t>
      </w:r>
    </w:p>
    <w:p>
      <w:pPr>
        <w:widowControl/>
        <w:adjustRightInd w:val="0"/>
        <w:snapToGrid w:val="0"/>
        <w:spacing w:line="576" w:lineRule="exact"/>
        <w:ind w:firstLine="482" w:firstLineChars="200"/>
        <w:jc w:val="left"/>
        <w:rPr>
          <w:rFonts w:hint="eastAsia" w:ascii="仿宋_GB2312" w:hAnsi="Arial" w:eastAsia="仿宋_GB2312" w:cs="Arial"/>
          <w:b/>
          <w:color w:val="333333"/>
          <w:kern w:val="0"/>
          <w:sz w:val="24"/>
          <w:szCs w:val="32"/>
          <w:highlight w:val="none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widowControl/>
              <w:adjustRightInd w:val="0"/>
              <w:snapToGrid w:val="0"/>
              <w:spacing w:line="576" w:lineRule="exact"/>
              <w:jc w:val="left"/>
              <w:rPr>
                <w:rFonts w:hint="eastAsia" w:ascii="仿宋_GB2312" w:eastAsia="仿宋_GB2312" w:hAnsiTheme="minorHAnsi" w:cstheme="minorBidi"/>
                <w:b/>
                <w:color w:val="FF000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hAnsiTheme="minorHAnsi" w:cstheme="minorBidi"/>
                <w:b/>
                <w:color w:val="FF0000"/>
                <w:sz w:val="28"/>
                <w:szCs w:val="32"/>
                <w:highlight w:val="none"/>
                <w:lang w:val="en-US" w:eastAsia="zh-CN"/>
              </w:rPr>
              <w:t>委托资料清单内容仅供参考，不作为规章制度，不属于强制性规范，具体受理应当按照国家法律法规、地方监管制度等要求执行，后续根据实际变化适时修订。</w:t>
            </w:r>
          </w:p>
        </w:tc>
      </w:tr>
    </w:tbl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/>
        <w:snapToGrid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br w:type="page"/>
      </w: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t>附件1</w:t>
      </w:r>
    </w:p>
    <w:p>
      <w:pPr>
        <w:adjustRightInd w:val="0"/>
        <w:snapToGrid w:val="0"/>
        <w:jc w:val="center"/>
        <w:rPr>
          <w:rFonts w:hint="eastAsia" w:ascii="方正小标宋简体" w:eastAsia="方正小标宋简体" w:hAnsiTheme="minorHAnsi" w:cstheme="minorBidi"/>
          <w:sz w:val="40"/>
          <w:szCs w:val="44"/>
          <w:highlight w:val="none"/>
        </w:rPr>
      </w:pPr>
      <w:r>
        <w:rPr>
          <w:rFonts w:hint="eastAsia" w:ascii="方正小标宋简体" w:eastAsia="方正小标宋简体" w:hAnsiTheme="minorHAnsi" w:cstheme="minorBidi"/>
          <w:sz w:val="40"/>
          <w:szCs w:val="44"/>
          <w:highlight w:val="none"/>
        </w:rPr>
        <w:t>项目受理登记表（</w:t>
      </w:r>
      <w:r>
        <w:rPr>
          <w:rFonts w:hint="eastAsia" w:ascii="方正小标宋简体" w:eastAsia="方正小标宋简体" w:hAnsiTheme="minorHAnsi" w:cstheme="minorBidi"/>
          <w:sz w:val="40"/>
          <w:szCs w:val="44"/>
          <w:highlight w:val="none"/>
          <w:lang w:val="en-US" w:eastAsia="zh-CN"/>
        </w:rPr>
        <w:t>产权交易</w:t>
      </w:r>
      <w:r>
        <w:rPr>
          <w:rFonts w:hint="eastAsia" w:ascii="方正小标宋简体" w:eastAsia="方正小标宋简体" w:hAnsiTheme="minorHAnsi" w:cstheme="minorBidi"/>
          <w:sz w:val="40"/>
          <w:szCs w:val="44"/>
          <w:highlight w:val="none"/>
        </w:rPr>
        <w:t>）</w:t>
      </w:r>
    </w:p>
    <w:tbl>
      <w:tblPr>
        <w:tblStyle w:val="10"/>
        <w:tblW w:w="9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3495"/>
        <w:gridCol w:w="2210"/>
        <w:gridCol w:w="2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项目类别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租赁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转让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highlight w:val="none"/>
                <w:lang w:val="en-US" w:eastAsia="zh-CN"/>
              </w:rPr>
              <w:t>是否进场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 xml:space="preserve">是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产权类别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实物类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股权类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首次招标</w:t>
            </w:r>
          </w:p>
        </w:tc>
        <w:tc>
          <w:tcPr>
            <w:tcW w:w="2374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 xml:space="preserve">是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交易方式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竞价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场内协议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公开招标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交易价格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底价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万元，总价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万元，租赁/转让评估价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val="en-US" w:eastAsia="zh-CN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产权单位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产权单位代码</w:t>
            </w:r>
            <w:bookmarkStart w:id="0" w:name="_GoBack"/>
            <w:bookmarkEnd w:id="0"/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委托单位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委托单位代码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委托单位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地址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联系人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联系</w:t>
            </w: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电话（固话）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联系电话（</w:t>
            </w: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手机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）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代理机构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监管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部门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监管部门代码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监管部门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34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监管部门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项目简介</w:t>
            </w:r>
          </w:p>
        </w:tc>
        <w:tc>
          <w:tcPr>
            <w:tcW w:w="807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详见本项目具体</w:t>
            </w:r>
            <w:r>
              <w:rPr>
                <w:rFonts w:hint="eastAsia" w:ascii="宋体" w:hAnsi="宋体"/>
                <w:sz w:val="24"/>
                <w:szCs w:val="28"/>
                <w:highlight w:val="none"/>
                <w:lang w:val="en-US" w:eastAsia="zh-CN"/>
              </w:rPr>
              <w:t>委托</w:t>
            </w: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9904" w:type="dxa"/>
            <w:gridSpan w:val="4"/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  <w:p>
            <w:pPr>
              <w:ind w:firstLine="422" w:firstLineChars="200"/>
              <w:jc w:val="both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>本单位承诺以上信息真实有效，因此引发的一切后果与责任由我单位承担。</w:t>
            </w:r>
          </w:p>
          <w:p>
            <w:pPr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</w:p>
          <w:p>
            <w:pPr>
              <w:wordWrap w:val="0"/>
              <w:jc w:val="right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委托单位（公章）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     年    月    日</w:t>
            </w:r>
          </w:p>
        </w:tc>
      </w:tr>
    </w:tbl>
    <w:p>
      <w:pPr>
        <w:rPr>
          <w:highlight w:val="none"/>
        </w:rPr>
      </w:pPr>
    </w:p>
    <w:p>
      <w:pP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br w:type="page"/>
      </w:r>
    </w:p>
    <w:p>
      <w:pPr>
        <w:adjustRightInd w:val="0"/>
        <w:snapToGrid w:val="0"/>
        <w:jc w:val="left"/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t>附件2（仅供参考）</w:t>
      </w:r>
    </w:p>
    <w:p>
      <w:pPr>
        <w:widowControl/>
        <w:spacing w:after="312" w:afterLines="100" w:line="420" w:lineRule="atLeast"/>
        <w:jc w:val="center"/>
        <w:rPr>
          <w:rFonts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  <w:t>法人授权委托书</w:t>
      </w:r>
    </w:p>
    <w:p>
      <w:pPr>
        <w:widowControl/>
        <w:spacing w:line="576" w:lineRule="exac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>合肥市产权交易中心：</w:t>
      </w:r>
    </w:p>
    <w:p>
      <w:pPr>
        <w:widowControl/>
        <w:spacing w:line="576" w:lineRule="exact"/>
        <w:ind w:firstLine="640" w:firstLineChars="200"/>
        <w:jc w:val="left"/>
        <w:rPr>
          <w:rFonts w:ascii="仿宋_GB2312" w:hAnsi="宋体" w:eastAsia="仿宋_GB2312" w:cs="Arial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我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>姓名+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>身份证号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，系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单位全称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的法定代表人，现授权委托我单位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姓名+身份证号 </w:t>
      </w:r>
      <w:r>
        <w:rPr>
          <w:rFonts w:ascii="仿宋_GB2312" w:hAnsi="Arial" w:eastAsia="仿宋_GB2312" w:cs="Arial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为项目代理人，前往贵中心办理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项目名称 </w:t>
      </w:r>
      <w:r>
        <w:rPr>
          <w:rFonts w:ascii="仿宋_GB2312" w:hAnsi="宋体" w:eastAsia="仿宋_GB2312" w:cs="Arial"/>
          <w:kern w:val="0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相关事宜。</w:t>
      </w:r>
    </w:p>
    <w:p>
      <w:pPr>
        <w:widowControl/>
        <w:spacing w:line="576" w:lineRule="exact"/>
        <w:ind w:firstLine="640" w:firstLineChars="200"/>
        <w:jc w:val="left"/>
        <w:rPr>
          <w:rFonts w:hint="eastAsia" w:ascii="仿宋_GB2312" w:hAnsi="ˎ̥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  <w:highlight w:val="none"/>
        </w:rPr>
        <w:t>代理人无权转委托。</w:t>
      </w:r>
    </w:p>
    <w:p>
      <w:pPr>
        <w:widowControl/>
        <w:spacing w:line="576" w:lineRule="exact"/>
        <w:jc w:val="lef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</w:p>
    <w:p>
      <w:pPr>
        <w:widowControl/>
        <w:wordWrap w:val="0"/>
        <w:spacing w:line="576" w:lineRule="exact"/>
        <w:ind w:firstLine="640" w:firstLineChars="200"/>
        <w:jc w:val="righ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</w:p>
    <w:p>
      <w:pPr>
        <w:widowControl/>
        <w:wordWrap w:val="0"/>
        <w:spacing w:line="576" w:lineRule="exact"/>
        <w:ind w:firstLine="640" w:firstLineChars="200"/>
        <w:jc w:val="right"/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法定代表人（签字或盖章）： 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</w:p>
    <w:p>
      <w:pPr>
        <w:widowControl/>
        <w:wordWrap w:val="0"/>
        <w:spacing w:line="576" w:lineRule="exact"/>
        <w:ind w:firstLine="640" w:firstLineChars="200"/>
        <w:jc w:val="right"/>
        <w:rPr>
          <w:rFonts w:hint="eastAsia" w:ascii="仿宋_GB2312" w:hAnsi="ˎ̥" w:eastAsia="仿宋_GB2312" w:cs="宋体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委托单位（公章）： 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</w:p>
    <w:p>
      <w:pPr>
        <w:widowControl/>
        <w:spacing w:line="576" w:lineRule="exact"/>
        <w:ind w:firstLine="640" w:firstLineChars="200"/>
        <w:jc w:val="right"/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年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月 </w:t>
      </w:r>
      <w:r>
        <w:rPr>
          <w:rFonts w:ascii="仿宋_GB2312" w:hAnsi="宋体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>日</w:t>
      </w:r>
    </w:p>
    <w:p>
      <w:pPr>
        <w:rPr>
          <w:rFonts w:hint="eastAsia"/>
          <w:highlight w:val="none"/>
        </w:rPr>
      </w:pPr>
    </w:p>
    <w:p>
      <w:pPr>
        <w:jc w:val="left"/>
        <w:rPr>
          <w:rFonts w:ascii="仿宋" w:hAnsi="仿宋" w:eastAsia="仿宋"/>
          <w:b/>
          <w:sz w:val="28"/>
          <w:szCs w:val="28"/>
          <w:highlight w:val="none"/>
        </w:rPr>
      </w:pPr>
    </w:p>
    <w:p>
      <w:pPr>
        <w:widowControl/>
        <w:spacing w:after="312" w:afterLines="100" w:line="300" w:lineRule="auto"/>
        <w:jc w:val="center"/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</w:p>
    <w:p>
      <w:pPr>
        <w:widowControl/>
        <w:spacing w:after="312" w:afterLines="100" w:line="300" w:lineRule="auto"/>
        <w:jc w:val="center"/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</w:p>
    <w:p>
      <w:pPr>
        <w:adjustRightInd/>
        <w:snapToGrid/>
        <w:jc w:val="left"/>
        <w:rPr>
          <w:ins w:id="0" w:author="江沨" w:date="2024-09-03T17:03:17Z"/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</w:pPr>
      <w:ins w:id="1" w:author="江沨" w:date="2024-09-03T17:03:17Z">
        <w:r>
          <w:rPr>
            <w:rFonts w:hint="eastAsia" w:ascii="方正小标宋简体" w:eastAsia="方正小标宋简体"/>
            <w:sz w:val="24"/>
            <w:szCs w:val="28"/>
            <w:highlight w:val="none"/>
            <w:lang w:val="en-US" w:eastAsia="zh-CN"/>
          </w:rPr>
          <w:br w:type="page"/>
        </w:r>
      </w:ins>
    </w:p>
    <w:p>
      <w:pPr>
        <w:adjustRightInd w:val="0"/>
        <w:snapToGrid w:val="0"/>
        <w:jc w:val="left"/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24"/>
          <w:szCs w:val="28"/>
          <w:highlight w:val="none"/>
          <w:lang w:val="en-US" w:eastAsia="zh-CN"/>
        </w:rPr>
        <w:t>附件3（仅供参考）</w:t>
      </w:r>
    </w:p>
    <w:p>
      <w:pPr>
        <w:widowControl/>
        <w:spacing w:after="312" w:afterLines="100" w:line="300" w:lineRule="auto"/>
        <w:jc w:val="center"/>
        <w:rPr>
          <w:rFonts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  <w:t>出租人承诺函</w:t>
      </w:r>
    </w:p>
    <w:p>
      <w:pPr>
        <w:widowControl/>
        <w:spacing w:line="576" w:lineRule="exact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Arial"/>
          <w:color w:val="333333"/>
          <w:kern w:val="0"/>
          <w:sz w:val="32"/>
          <w:szCs w:val="32"/>
          <w:highlight w:val="none"/>
        </w:rPr>
        <w:t>合肥市产权交易中心：</w:t>
      </w:r>
    </w:p>
    <w:p>
      <w:pPr>
        <w:widowControl/>
        <w:spacing w:line="576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我单位委托贵中心对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>项目名称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  <w:u w:val="single"/>
        </w:rPr>
        <w:t xml:space="preserve">       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>项目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进行出租事宜。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我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单位承诺：</w:t>
      </w:r>
    </w:p>
    <w:p>
      <w:pPr>
        <w:widowControl/>
        <w:spacing w:line="300" w:lineRule="auto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1、该资产产权权属清晰无争议，共同共有的资产已取得其他共有人同意；</w:t>
      </w:r>
    </w:p>
    <w:p>
      <w:pPr>
        <w:widowControl/>
        <w:spacing w:line="300" w:lineRule="auto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、该资产未被司法机关或行政机关依法裁定、决定查封、冻结，符合国家安全标准；</w:t>
      </w:r>
    </w:p>
    <w:p>
      <w:pPr>
        <w:widowControl/>
        <w:spacing w:line="300" w:lineRule="auto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、该资产不存在因与现有法律法规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  <w:lang w:eastAsia="zh-CN"/>
        </w:rPr>
        <w:t>相违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背导致不能对外出租的其他情形。</w:t>
      </w:r>
    </w:p>
    <w:p>
      <w:pPr>
        <w:widowControl/>
        <w:spacing w:line="576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因以上承诺内容与实际不符引起的一切纠纷与责任均由我单位承担，与贵中心无关。</w:t>
      </w:r>
    </w:p>
    <w:p>
      <w:pPr>
        <w:widowControl/>
        <w:spacing w:line="576" w:lineRule="exact"/>
        <w:ind w:firstLine="640" w:firstLineChars="200"/>
        <w:jc w:val="lef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>特此承诺</w:t>
      </w:r>
    </w:p>
    <w:p>
      <w:pPr>
        <w:widowControl/>
        <w:wordWrap w:val="0"/>
        <w:spacing w:line="576" w:lineRule="exact"/>
        <w:ind w:firstLine="640" w:firstLineChars="200"/>
        <w:jc w:val="righ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>单位负责人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（签字或盖章）： 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 </w:t>
      </w:r>
    </w:p>
    <w:p>
      <w:pPr>
        <w:widowControl/>
        <w:spacing w:line="576" w:lineRule="exact"/>
        <w:ind w:right="960" w:firstLine="640" w:firstLineChars="200"/>
        <w:jc w:val="right"/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委托单位（公章）：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                  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                 </w:t>
      </w:r>
      <w:r>
        <w:rPr>
          <w:rFonts w:hint="eastAsia"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</w:t>
      </w:r>
      <w:r>
        <w:rPr>
          <w:rFonts w:ascii="仿宋_GB2312" w:hAnsi="Arial" w:eastAsia="仿宋_GB2312" w:cs="Arial"/>
          <w:color w:val="333333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after="312" w:afterLines="100" w:line="300" w:lineRule="auto"/>
        <w:jc w:val="center"/>
        <w:rPr>
          <w:rFonts w:hint="eastAsia" w:ascii="方正小标宋简体" w:hAnsi="华文中宋" w:eastAsia="方正小标宋简体" w:cs="Arial"/>
          <w:b/>
          <w:color w:val="333333"/>
          <w:kern w:val="0"/>
          <w:sz w:val="44"/>
          <w:szCs w:val="44"/>
          <w:highlight w:val="none"/>
        </w:rPr>
      </w:pPr>
      <w:r>
        <w:rPr>
          <w:rFonts w:hint="eastAsia" w:ascii="仿宋_GB2312" w:eastAsia="仿宋_GB2312"/>
          <w:color w:val="333333"/>
          <w:sz w:val="32"/>
          <w:szCs w:val="32"/>
          <w:highlight w:val="none"/>
        </w:rPr>
        <w:t xml:space="preserve">年 </w:t>
      </w:r>
      <w:r>
        <w:rPr>
          <w:rFonts w:ascii="仿宋_GB2312" w:eastAsia="仿宋_GB2312"/>
          <w:color w:val="333333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/>
          <w:color w:val="333333"/>
          <w:sz w:val="32"/>
          <w:szCs w:val="32"/>
          <w:highlight w:val="none"/>
        </w:rPr>
        <w:t xml:space="preserve">  月   </w:t>
      </w:r>
      <w:r>
        <w:rPr>
          <w:rFonts w:ascii="仿宋_GB2312" w:eastAsia="仿宋_GB2312"/>
          <w:color w:val="333333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/>
          <w:color w:val="333333"/>
          <w:sz w:val="32"/>
          <w:szCs w:val="32"/>
          <w:highlight w:val="none"/>
        </w:rPr>
        <w:t>日</w:t>
      </w:r>
    </w:p>
    <w:p>
      <w:pPr>
        <w:widowControl/>
        <w:spacing w:line="576" w:lineRule="exact"/>
        <w:jc w:val="left"/>
        <w:rPr>
          <w:rFonts w:hint="eastAsia" w:ascii="仿宋_GB2312" w:hAnsi="ˎ̥" w:eastAsia="仿宋_GB2312" w:cs="宋体"/>
          <w:b/>
          <w:color w:val="FF0000"/>
          <w:kern w:val="0"/>
          <w:sz w:val="32"/>
          <w:szCs w:val="32"/>
          <w:highlight w:val="none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江沨">
    <w15:presenceInfo w15:providerId="WPS Office" w15:userId="5860546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YzQ4MWFiNDNmZmQxZjI3NjFmOGViOTMwMTVlNjEifQ=="/>
  </w:docVars>
  <w:rsids>
    <w:rsidRoot w:val="00E52220"/>
    <w:rsid w:val="0000773D"/>
    <w:rsid w:val="00010D7B"/>
    <w:rsid w:val="00015C96"/>
    <w:rsid w:val="00023ACE"/>
    <w:rsid w:val="00025047"/>
    <w:rsid w:val="00063FE4"/>
    <w:rsid w:val="0007127B"/>
    <w:rsid w:val="000900E7"/>
    <w:rsid w:val="00090EFA"/>
    <w:rsid w:val="00093FEA"/>
    <w:rsid w:val="000A66D8"/>
    <w:rsid w:val="000A7D6F"/>
    <w:rsid w:val="000B4096"/>
    <w:rsid w:val="000B6A4D"/>
    <w:rsid w:val="000B6DB3"/>
    <w:rsid w:val="000C764D"/>
    <w:rsid w:val="000D3EF9"/>
    <w:rsid w:val="000D4E54"/>
    <w:rsid w:val="000D710F"/>
    <w:rsid w:val="000E664D"/>
    <w:rsid w:val="000F1748"/>
    <w:rsid w:val="000F3F65"/>
    <w:rsid w:val="000F7EEF"/>
    <w:rsid w:val="00112F05"/>
    <w:rsid w:val="001323D3"/>
    <w:rsid w:val="00145060"/>
    <w:rsid w:val="001565D0"/>
    <w:rsid w:val="00171E87"/>
    <w:rsid w:val="001A237F"/>
    <w:rsid w:val="001D5AB3"/>
    <w:rsid w:val="001E12E4"/>
    <w:rsid w:val="001F36C2"/>
    <w:rsid w:val="00217202"/>
    <w:rsid w:val="0021784A"/>
    <w:rsid w:val="00235B0D"/>
    <w:rsid w:val="00253BE3"/>
    <w:rsid w:val="002A55E5"/>
    <w:rsid w:val="002A7AEF"/>
    <w:rsid w:val="002B2C1A"/>
    <w:rsid w:val="002C24C3"/>
    <w:rsid w:val="002D0764"/>
    <w:rsid w:val="002D1A01"/>
    <w:rsid w:val="003031FC"/>
    <w:rsid w:val="00332580"/>
    <w:rsid w:val="0033515A"/>
    <w:rsid w:val="00340D8F"/>
    <w:rsid w:val="0036436F"/>
    <w:rsid w:val="0039173C"/>
    <w:rsid w:val="003C35E6"/>
    <w:rsid w:val="003D16C8"/>
    <w:rsid w:val="003D1C49"/>
    <w:rsid w:val="003D2806"/>
    <w:rsid w:val="003E5AC4"/>
    <w:rsid w:val="003F61E5"/>
    <w:rsid w:val="0040472E"/>
    <w:rsid w:val="00410CAE"/>
    <w:rsid w:val="0042019E"/>
    <w:rsid w:val="004402E6"/>
    <w:rsid w:val="004442F2"/>
    <w:rsid w:val="00453B0C"/>
    <w:rsid w:val="00455630"/>
    <w:rsid w:val="00461985"/>
    <w:rsid w:val="00466F43"/>
    <w:rsid w:val="0047614F"/>
    <w:rsid w:val="004767E2"/>
    <w:rsid w:val="0049165C"/>
    <w:rsid w:val="00497C18"/>
    <w:rsid w:val="004C0BC5"/>
    <w:rsid w:val="004D0775"/>
    <w:rsid w:val="004E0267"/>
    <w:rsid w:val="004F3871"/>
    <w:rsid w:val="004F4E5A"/>
    <w:rsid w:val="005017D2"/>
    <w:rsid w:val="00503654"/>
    <w:rsid w:val="005111C3"/>
    <w:rsid w:val="0057066B"/>
    <w:rsid w:val="00580368"/>
    <w:rsid w:val="00582BB8"/>
    <w:rsid w:val="005872D2"/>
    <w:rsid w:val="005C2229"/>
    <w:rsid w:val="005F13D6"/>
    <w:rsid w:val="00602238"/>
    <w:rsid w:val="006335F0"/>
    <w:rsid w:val="00656E5A"/>
    <w:rsid w:val="00661E9F"/>
    <w:rsid w:val="00681B59"/>
    <w:rsid w:val="00685A56"/>
    <w:rsid w:val="00694CDC"/>
    <w:rsid w:val="006B17DC"/>
    <w:rsid w:val="006B7A5C"/>
    <w:rsid w:val="006C2A84"/>
    <w:rsid w:val="007102A9"/>
    <w:rsid w:val="0072273E"/>
    <w:rsid w:val="00734579"/>
    <w:rsid w:val="00737BB0"/>
    <w:rsid w:val="00777218"/>
    <w:rsid w:val="00793BB4"/>
    <w:rsid w:val="007A00C9"/>
    <w:rsid w:val="007A3C84"/>
    <w:rsid w:val="007C0CD6"/>
    <w:rsid w:val="007C39C4"/>
    <w:rsid w:val="007F0D5C"/>
    <w:rsid w:val="008075CA"/>
    <w:rsid w:val="00813D51"/>
    <w:rsid w:val="00816644"/>
    <w:rsid w:val="00821164"/>
    <w:rsid w:val="008522EA"/>
    <w:rsid w:val="0085348B"/>
    <w:rsid w:val="00855C64"/>
    <w:rsid w:val="00857DB6"/>
    <w:rsid w:val="008824DA"/>
    <w:rsid w:val="00883BB1"/>
    <w:rsid w:val="008B619F"/>
    <w:rsid w:val="008E0617"/>
    <w:rsid w:val="008E090E"/>
    <w:rsid w:val="0091104E"/>
    <w:rsid w:val="00912659"/>
    <w:rsid w:val="009138B4"/>
    <w:rsid w:val="00922AEA"/>
    <w:rsid w:val="00930DE9"/>
    <w:rsid w:val="0098086D"/>
    <w:rsid w:val="009928A9"/>
    <w:rsid w:val="009A26E9"/>
    <w:rsid w:val="009C10D6"/>
    <w:rsid w:val="009E3197"/>
    <w:rsid w:val="009E4012"/>
    <w:rsid w:val="009E42EE"/>
    <w:rsid w:val="009F4E45"/>
    <w:rsid w:val="00A124A0"/>
    <w:rsid w:val="00A152FE"/>
    <w:rsid w:val="00A53B49"/>
    <w:rsid w:val="00A56F48"/>
    <w:rsid w:val="00A612D1"/>
    <w:rsid w:val="00A66115"/>
    <w:rsid w:val="00A7662B"/>
    <w:rsid w:val="00A85E1D"/>
    <w:rsid w:val="00A87363"/>
    <w:rsid w:val="00AA2345"/>
    <w:rsid w:val="00AD1EBC"/>
    <w:rsid w:val="00AF1D36"/>
    <w:rsid w:val="00B0334D"/>
    <w:rsid w:val="00B053FF"/>
    <w:rsid w:val="00B104E3"/>
    <w:rsid w:val="00B13F5C"/>
    <w:rsid w:val="00B24B83"/>
    <w:rsid w:val="00B4442F"/>
    <w:rsid w:val="00B52FED"/>
    <w:rsid w:val="00B6292B"/>
    <w:rsid w:val="00B64CAF"/>
    <w:rsid w:val="00B8235B"/>
    <w:rsid w:val="00B8316B"/>
    <w:rsid w:val="00BC2F7C"/>
    <w:rsid w:val="00BC7929"/>
    <w:rsid w:val="00BD450E"/>
    <w:rsid w:val="00BF0ADC"/>
    <w:rsid w:val="00BF4559"/>
    <w:rsid w:val="00BF6820"/>
    <w:rsid w:val="00C10655"/>
    <w:rsid w:val="00C16588"/>
    <w:rsid w:val="00C32FEF"/>
    <w:rsid w:val="00C547E2"/>
    <w:rsid w:val="00C80F85"/>
    <w:rsid w:val="00C96C4F"/>
    <w:rsid w:val="00CA1148"/>
    <w:rsid w:val="00CC765B"/>
    <w:rsid w:val="00CD5BB8"/>
    <w:rsid w:val="00CD7D44"/>
    <w:rsid w:val="00CE0359"/>
    <w:rsid w:val="00D22E86"/>
    <w:rsid w:val="00D32E85"/>
    <w:rsid w:val="00D35766"/>
    <w:rsid w:val="00D36560"/>
    <w:rsid w:val="00D46E74"/>
    <w:rsid w:val="00D50CCD"/>
    <w:rsid w:val="00D7363D"/>
    <w:rsid w:val="00D80FAB"/>
    <w:rsid w:val="00D81E0D"/>
    <w:rsid w:val="00D81F41"/>
    <w:rsid w:val="00DA7340"/>
    <w:rsid w:val="00DC4320"/>
    <w:rsid w:val="00DE70B1"/>
    <w:rsid w:val="00E201E4"/>
    <w:rsid w:val="00E21370"/>
    <w:rsid w:val="00E335DE"/>
    <w:rsid w:val="00E52220"/>
    <w:rsid w:val="00E61746"/>
    <w:rsid w:val="00E618FB"/>
    <w:rsid w:val="00E64A71"/>
    <w:rsid w:val="00E8007C"/>
    <w:rsid w:val="00E81209"/>
    <w:rsid w:val="00EB0063"/>
    <w:rsid w:val="00EE0C2F"/>
    <w:rsid w:val="00EE1632"/>
    <w:rsid w:val="00EF7F45"/>
    <w:rsid w:val="00F075B7"/>
    <w:rsid w:val="00F6126B"/>
    <w:rsid w:val="00F6200B"/>
    <w:rsid w:val="00F8108E"/>
    <w:rsid w:val="00F81F1B"/>
    <w:rsid w:val="00F8377A"/>
    <w:rsid w:val="00F9582B"/>
    <w:rsid w:val="00FB04F4"/>
    <w:rsid w:val="00FF5B94"/>
    <w:rsid w:val="01444808"/>
    <w:rsid w:val="02DA74BA"/>
    <w:rsid w:val="08771583"/>
    <w:rsid w:val="0B5414FB"/>
    <w:rsid w:val="166C3A92"/>
    <w:rsid w:val="194C0842"/>
    <w:rsid w:val="2C563F48"/>
    <w:rsid w:val="312E2A35"/>
    <w:rsid w:val="3BA21062"/>
    <w:rsid w:val="3F29029A"/>
    <w:rsid w:val="426C25EC"/>
    <w:rsid w:val="4E1841CB"/>
    <w:rsid w:val="5C67035D"/>
    <w:rsid w:val="61E81244"/>
    <w:rsid w:val="66296DFB"/>
    <w:rsid w:val="66D425DF"/>
    <w:rsid w:val="6A42640C"/>
    <w:rsid w:val="7CAE1E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paragraph" w:styleId="9">
    <w:name w:val="Body Text First Indent 2"/>
    <w:basedOn w:val="3"/>
    <w:next w:val="1"/>
    <w:autoRedefine/>
    <w:qFormat/>
    <w:uiPriority w:val="0"/>
    <w:pPr>
      <w:ind w:firstLine="420" w:firstLineChars="200"/>
    </w:p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autoRedefine/>
    <w:semiHidden/>
    <w:unhideWhenUsed/>
    <w:qFormat/>
    <w:uiPriority w:val="99"/>
    <w:rPr>
      <w:color w:val="333333"/>
      <w:u w:val="none"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paragraph" w:styleId="16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9">
    <w:name w:val="批注文字 Char"/>
    <w:basedOn w:val="12"/>
    <w:link w:val="2"/>
    <w:autoRedefine/>
    <w:semiHidden/>
    <w:qFormat/>
    <w:uiPriority w:val="99"/>
  </w:style>
  <w:style w:type="character" w:customStyle="1" w:styleId="20">
    <w:name w:val="批注主题 Char"/>
    <w:basedOn w:val="19"/>
    <w:link w:val="8"/>
    <w:autoRedefine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17402-4B4F-4060-B5D4-B78A625583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1574</Words>
  <Characters>1588</Characters>
  <Lines>7</Lines>
  <Paragraphs>1</Paragraphs>
  <TotalTime>0</TotalTime>
  <ScaleCrop>false</ScaleCrop>
  <LinksUpToDate>false</LinksUpToDate>
  <CharactersWithSpaces>1868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2019-07-17T08:31:00Z</dcterms:created>
  <dc:creator>雨林木风</dc:creator>
  <cp:lastModifiedBy>江沨</cp:lastModifiedBy>
  <cp:lastPrinted>2016-10-24T03:05:00Z</cp:lastPrinted>
  <dcterms:modified xsi:type="dcterms:W3CDTF">2024-10-10T08:58:38Z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commondata">
    <vt:lpwstr>eyJoZGlkIjoiY2UyYzYwODljNzRlNzQyYjdiYWI4Yzc5MGZlNjFlNDYifQ==</vt:lpwstr>
  </property>
  <property fmtid="{D5CDD505-2E9C-101B-9397-08002B2CF9AE}" pid="4" name="ICV">
    <vt:lpwstr>07AC3E3DE80D4334924EAB1D6063E6AF_13</vt:lpwstr>
  </property>
</Properties>
</file>